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del w:id="0" w:author="Marešková Barbora, Ing." w:date="2022-03-14T13:36:00Z">
        <w:r w:rsidR="00651541" w:rsidRPr="00D36729" w:rsidDel="00882BF5">
          <w:rPr>
            <w:rFonts w:ascii="Verdana" w:hAnsi="Verdana"/>
            <w:sz w:val="18"/>
            <w:szCs w:val="18"/>
            <w:highlight w:val="green"/>
            <w:lang w:val="en-US"/>
          </w:rPr>
          <w:delText>[</w:delText>
        </w:r>
      </w:del>
      <w:ins w:id="1" w:author="Marešková Barbora, Ing." w:date="2022-03-14T13:36:00Z">
        <w:r w:rsidR="00882BF5" w:rsidRPr="00882BF5">
          <w:rPr>
            <w:rFonts w:ascii="Verdana" w:hAnsi="Verdana"/>
            <w:sz w:val="18"/>
            <w:szCs w:val="18"/>
            <w:lang w:val="en-US"/>
          </w:rPr>
          <w:t>Oprava kolejí a výhybek v žst. Lužná u Rakovníka</w:t>
        </w:r>
      </w:ins>
      <w:del w:id="2" w:author="Marešková Barbora, Ing." w:date="2022-03-14T13:36:00Z">
        <w:r w:rsidR="00651541" w:rsidRPr="00D36729" w:rsidDel="00882BF5">
          <w:rPr>
            <w:rFonts w:ascii="Verdana" w:hAnsi="Verdana"/>
            <w:sz w:val="18"/>
            <w:szCs w:val="18"/>
            <w:highlight w:val="green"/>
            <w:lang w:val="en-US"/>
          </w:rPr>
          <w:delText>DOPLN</w:delText>
        </w:r>
        <w:r w:rsidR="00651541" w:rsidRPr="00D36729" w:rsidDel="00882BF5">
          <w:rPr>
            <w:rFonts w:ascii="Verdana" w:hAnsi="Verdana"/>
            <w:sz w:val="18"/>
            <w:szCs w:val="18"/>
            <w:highlight w:val="green"/>
          </w:rPr>
          <w:delText>Í ZADAVATEL</w:delText>
        </w:r>
        <w:r w:rsidR="00651541" w:rsidRPr="00D36729" w:rsidDel="00882BF5">
          <w:rPr>
            <w:rFonts w:ascii="Verdana" w:hAnsi="Verdana"/>
            <w:sz w:val="18"/>
            <w:szCs w:val="18"/>
            <w:highlight w:val="green"/>
            <w:lang w:val="en-US"/>
          </w:rPr>
          <w:delText>]</w:delText>
        </w:r>
      </w:del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, které dodavatel </w:t>
            </w:r>
            <w:bookmarkStart w:id="3" w:name="_GoBack"/>
            <w:bookmarkEnd w:id="3"/>
            <w:r w:rsidR="00651541" w:rsidRPr="00882BF5">
              <w:rPr>
                <w:rFonts w:ascii="Verdana" w:hAnsi="Verdana" w:cstheme="minorHAnsi"/>
                <w:sz w:val="18"/>
                <w:szCs w:val="18"/>
                <w:rPrChange w:id="4" w:author="Marešková Barbora, Ing." w:date="2022-03-14T13:36:00Z">
                  <w:rPr>
                    <w:rFonts w:ascii="Verdana" w:hAnsi="Verdana" w:cstheme="minorHAnsi"/>
                    <w:sz w:val="18"/>
                    <w:szCs w:val="18"/>
                  </w:rPr>
                </w:rPrChange>
              </w:rPr>
              <w:t>poskytl</w:t>
            </w:r>
            <w:r w:rsidR="002171CA" w:rsidRPr="00882BF5">
              <w:rPr>
                <w:rStyle w:val="Znakapoznpodarou"/>
                <w:rFonts w:ascii="Verdana" w:hAnsi="Verdana" w:cstheme="minorHAnsi"/>
                <w:sz w:val="18"/>
                <w:szCs w:val="18"/>
                <w:rPrChange w:id="5" w:author="Marešková Barbora, Ing." w:date="2022-03-14T13:36:00Z">
                  <w:rPr>
                    <w:rStyle w:val="Znakapoznpodarou"/>
                    <w:rFonts w:ascii="Verdana" w:hAnsi="Verdana" w:cstheme="minorHAnsi"/>
                    <w:sz w:val="18"/>
                    <w:szCs w:val="18"/>
                  </w:rPr>
                </w:rPrChange>
              </w:rPr>
              <w:footnoteReference w:id="2"/>
            </w:r>
            <w:r w:rsidR="00651541" w:rsidRPr="00882BF5">
              <w:rPr>
                <w:rFonts w:ascii="Verdana" w:hAnsi="Verdana" w:cstheme="minorHAnsi"/>
                <w:sz w:val="18"/>
                <w:szCs w:val="18"/>
                <w:rPrChange w:id="6" w:author="Marešková Barbora, Ing." w:date="2022-03-14T13:36:00Z">
                  <w:rPr>
                    <w:rFonts w:ascii="Verdana" w:hAnsi="Verdana" w:cstheme="minorHAnsi"/>
                    <w:sz w:val="18"/>
                    <w:szCs w:val="18"/>
                  </w:rPr>
                </w:rPrChange>
              </w:rPr>
              <w:t xml:space="preserve"> za posledních </w:t>
            </w:r>
            <w:r w:rsidR="00651541" w:rsidRPr="00882BF5">
              <w:rPr>
                <w:rFonts w:ascii="Verdana" w:hAnsi="Verdana" w:cstheme="minorHAnsi"/>
                <w:sz w:val="18"/>
                <w:szCs w:val="18"/>
                <w:rPrChange w:id="7" w:author="Marešková Barbora, Ing." w:date="2022-03-14T13:36:00Z">
                  <w:rPr>
                    <w:rFonts w:ascii="Verdana" w:hAnsi="Verdana" w:cstheme="minorHAnsi"/>
                    <w:sz w:val="18"/>
                    <w:szCs w:val="18"/>
                    <w:highlight w:val="green"/>
                  </w:rPr>
                </w:rPrChange>
              </w:rPr>
              <w:t>5</w:t>
            </w:r>
            <w:r w:rsidR="00651541" w:rsidRPr="00882BF5">
              <w:rPr>
                <w:rFonts w:ascii="Verdana" w:hAnsi="Verdana" w:cstheme="minorHAnsi"/>
                <w:sz w:val="18"/>
                <w:szCs w:val="18"/>
                <w:rPrChange w:id="8" w:author="Marešková Barbora, Ing." w:date="2022-03-14T13:36:00Z">
                  <w:rPr>
                    <w:rFonts w:ascii="Verdana" w:hAnsi="Verdana" w:cstheme="minorHAnsi"/>
                    <w:sz w:val="18"/>
                    <w:szCs w:val="18"/>
                  </w:rPr>
                </w:rPrChange>
              </w:rPr>
              <w:t xml:space="preserve">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366C" w:rsidRDefault="00BF366C">
      <w:r>
        <w:separator/>
      </w:r>
    </w:p>
  </w:endnote>
  <w:endnote w:type="continuationSeparator" w:id="0">
    <w:p w:rsidR="00BF366C" w:rsidRDefault="00BF3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882BF5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882BF5" w:rsidRPr="00882BF5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882BF5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882BF5" w:rsidRPr="00882BF5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366C" w:rsidRDefault="00BF366C">
      <w:r>
        <w:separator/>
      </w:r>
    </w:p>
  </w:footnote>
  <w:footnote w:type="continuationSeparator" w:id="0">
    <w:p w:rsidR="00BF366C" w:rsidRDefault="00BF366C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rešková Barbora, Ing.">
    <w15:presenceInfo w15:providerId="None" w15:userId="Marešková Barbora, Ing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82BF5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7E8"/>
    <w:rsid w:val="00BD4E85"/>
    <w:rsid w:val="00BE1004"/>
    <w:rsid w:val="00BF366C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8F45078"/>
  <w15:docId w15:val="{5A7800C5-2E6B-40F9-BB52-60F18E081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9547AB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23DC49-F23E-44B5-AA5C-D8C4BEF69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465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5</cp:revision>
  <cp:lastPrinted>2018-03-26T11:24:00Z</cp:lastPrinted>
  <dcterms:created xsi:type="dcterms:W3CDTF">2021-06-14T09:40:00Z</dcterms:created>
  <dcterms:modified xsi:type="dcterms:W3CDTF">2022-03-14T12:36:00Z</dcterms:modified>
</cp:coreProperties>
</file>